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bookmarkStart w:id="0" w:name="_GoBack"/>
      <w:bookmarkEnd w:id="0"/>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66611076" w:rsidR="0002636F" w:rsidRPr="00D6669A" w:rsidRDefault="0002636F" w:rsidP="00D6669A">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D6669A">
        <w:rPr>
          <w:rFonts w:ascii="Arial" w:eastAsia="Times New Roman" w:hAnsi="Arial" w:cs="Arial"/>
          <w:color w:val="000000" w:themeColor="text1"/>
          <w:sz w:val="20"/>
          <w:szCs w:val="20"/>
          <w:lang w:eastAsia="ar-SA"/>
        </w:rPr>
        <w:t xml:space="preserve"> II/387 Štěpánov nad Svratkou – most ev. č. 387-006</w:t>
      </w:r>
      <w:r w:rsidRPr="00D6669A">
        <w:rPr>
          <w:rFonts w:ascii="Arial" w:eastAsia="Times New Roman" w:hAnsi="Arial" w:cs="Arial"/>
          <w:b/>
          <w:color w:val="000000" w:themeColor="text1"/>
          <w:sz w:val="20"/>
          <w:szCs w:val="20"/>
          <w:lang w:eastAsia="cs-CZ"/>
        </w:rPr>
        <w:t xml:space="preserve">, </w:t>
      </w:r>
      <w:r w:rsidRPr="00D6669A">
        <w:rPr>
          <w:rFonts w:ascii="Arial" w:eastAsia="Times New Roman" w:hAnsi="Arial" w:cs="Arial"/>
          <w:color w:val="000000" w:themeColor="text1"/>
          <w:sz w:val="20"/>
          <w:szCs w:val="20"/>
          <w:lang w:eastAsia="ar-SA"/>
        </w:rPr>
        <w:t> v podrobnostech a za dodržení podmínek uvedených v </w:t>
      </w:r>
      <w:r w:rsidRPr="00D6669A">
        <w:rPr>
          <w:rFonts w:ascii="Arial" w:eastAsia="Times New Roman" w:hAnsi="Arial" w:cs="Arial"/>
          <w:b/>
          <w:color w:val="000000" w:themeColor="text1"/>
          <w:sz w:val="20"/>
          <w:szCs w:val="20"/>
          <w:lang w:eastAsia="ar-SA"/>
        </w:rPr>
        <w:t>přílohách</w:t>
      </w:r>
      <w:r w:rsidRPr="00D6669A">
        <w:rPr>
          <w:rFonts w:ascii="Arial" w:eastAsia="Times New Roman" w:hAnsi="Arial" w:cs="Arial"/>
          <w:color w:val="000000" w:themeColor="text1"/>
          <w:sz w:val="20"/>
          <w:szCs w:val="20"/>
          <w:lang w:eastAsia="ar-SA"/>
        </w:rPr>
        <w:t xml:space="preserve"> této smlouvy, přičemž ujednání v </w:t>
      </w:r>
      <w:r w:rsidRPr="00D6669A">
        <w:rPr>
          <w:rFonts w:ascii="Arial" w:eastAsia="Times New Roman" w:hAnsi="Arial" w:cs="Arial"/>
          <w:b/>
          <w:color w:val="000000" w:themeColor="text1"/>
          <w:sz w:val="20"/>
          <w:szCs w:val="20"/>
          <w:lang w:eastAsia="ar-SA"/>
        </w:rPr>
        <w:t xml:space="preserve">Příloze A1 </w:t>
      </w:r>
      <w:r w:rsidRPr="00D6669A">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Stavění lhůty plnění znamená, že již započatá lhůta dle odst. 3.1. po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554C94" w:rsidR="0002636F" w:rsidRPr="001F555A" w:rsidRDefault="00D6669A" w:rsidP="002F0643">
            <w:pPr>
              <w:widowControl w:val="0"/>
              <w:spacing w:before="120" w:after="120" w:line="240" w:lineRule="auto"/>
              <w:rPr>
                <w:rFonts w:ascii="Arial" w:hAnsi="Arial" w:cs="Arial"/>
                <w:b/>
                <w:color w:val="000000" w:themeColor="text1"/>
                <w:sz w:val="20"/>
                <w:szCs w:val="20"/>
                <w:lang w:eastAsia="cs-CZ"/>
              </w:rPr>
            </w:pPr>
            <w:r>
              <w:rPr>
                <w:rFonts w:ascii="Arial" w:hAnsi="Arial" w:cs="Arial"/>
                <w:b/>
                <w:color w:val="000000" w:themeColor="text1"/>
                <w:sz w:val="20"/>
                <w:szCs w:val="20"/>
                <w:lang w:eastAsia="cs-CZ"/>
              </w:rPr>
              <w:t>Cena za 1 návštěvu (180</w:t>
            </w:r>
            <w:r w:rsidR="0002636F" w:rsidRPr="001F555A">
              <w:rPr>
                <w:rFonts w:ascii="Arial" w:hAnsi="Arial" w:cs="Arial"/>
                <w:b/>
                <w:color w:val="000000" w:themeColor="text1"/>
                <w:sz w:val="20"/>
                <w:szCs w:val="20"/>
                <w:lang w:eastAsia="cs-CZ"/>
              </w:rPr>
              <w:t xml:space="preserve"> minut výkonu) dozoru </w:t>
            </w:r>
            <w:r w:rsidR="002F0643">
              <w:rPr>
                <w:rFonts w:ascii="Arial" w:hAnsi="Arial" w:cs="Arial"/>
                <w:b/>
                <w:color w:val="000000" w:themeColor="text1"/>
                <w:sz w:val="20"/>
                <w:szCs w:val="20"/>
                <w:lang w:eastAsia="cs-CZ"/>
              </w:rPr>
              <w:t xml:space="preserve">projektanta </w:t>
            </w:r>
            <w:r w:rsidR="0002636F"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8.7. </w:t>
      </w:r>
      <w:r w:rsidRPr="001F555A">
        <w:rPr>
          <w:rFonts w:ascii="Arial" w:eastAsia="Times New Roman" w:hAnsi="Arial" w:cs="Arial"/>
          <w:color w:val="000000" w:themeColor="text1"/>
          <w:sz w:val="20"/>
          <w:szCs w:val="20"/>
          <w:lang w:eastAsia="cs-CZ"/>
        </w:rPr>
        <w:t xml:space="preserve">této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753327BE"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D6669A">
        <w:rPr>
          <w:rFonts w:ascii="Arial" w:eastAsia="Times New Roman" w:hAnsi="Arial" w:cs="Arial"/>
          <w:color w:val="000000" w:themeColor="text1"/>
          <w:sz w:val="20"/>
          <w:szCs w:val="20"/>
          <w:lang w:eastAsia="cs-CZ"/>
        </w:rPr>
        <w:t>18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lastRenderedPageBreak/>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4477B828"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Překáží-li nevhodná věc nebo příkaz v řádném provádění díla, zhotovitel je v nezbytném rozsahu přeruší až do výměn</w:t>
      </w:r>
      <w:r w:rsidR="00A32CB6">
        <w:rPr>
          <w:rFonts w:ascii="Arial" w:eastAsia="Times New Roman" w:hAnsi="Arial" w:cs="Arial"/>
          <w:color w:val="000000" w:themeColor="text1"/>
          <w:sz w:val="20"/>
          <w:szCs w:val="20"/>
          <w:lang w:eastAsia="cs-CZ"/>
        </w:rPr>
        <w:t>y věci nebo změny příkazu. Trvá–</w:t>
      </w:r>
      <w:r w:rsidRPr="001F555A">
        <w:rPr>
          <w:rFonts w:ascii="Arial" w:eastAsia="Times New Roman" w:hAnsi="Arial" w:cs="Arial"/>
          <w:color w:val="000000" w:themeColor="text1"/>
          <w:sz w:val="20"/>
          <w:szCs w:val="20"/>
          <w:lang w:eastAsia="cs-CZ"/>
        </w:rPr>
        <w:t>li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w:t>
      </w:r>
      <w:r w:rsidRPr="001F555A">
        <w:rPr>
          <w:rFonts w:ascii="Arial" w:hAnsi="Arial" w:cs="Arial"/>
          <w:color w:val="000000" w:themeColor="text1"/>
          <w:sz w:val="20"/>
        </w:rPr>
        <w:lastRenderedPageBreak/>
        <w:t xml:space="preserve">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27D803DA"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7A00673A"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odst. 3.3.</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lastRenderedPageBreak/>
        <w:t xml:space="preserve">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xml:space="preserve">. Za účelem prokázání splnění tohoto požadavku je zhotovitel povinen doložit objednateli do 3 pracovních dnů od doručení výzvy </w:t>
      </w:r>
      <w:r w:rsidRPr="001F555A">
        <w:rPr>
          <w:rFonts w:ascii="Arial" w:eastAsia="Times New Roman" w:hAnsi="Arial" w:cs="Arial"/>
          <w:color w:val="000000" w:themeColor="text1"/>
          <w:sz w:val="20"/>
          <w:szCs w:val="20"/>
          <w:lang w:eastAsia="ar-SA"/>
        </w:rPr>
        <w:lastRenderedPageBreak/>
        <w:t>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392159C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32CB6">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32CB6">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08D513FA" w14:textId="77777777" w:rsidR="009A7306" w:rsidRDefault="009A7306" w:rsidP="00D6669A">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3C16876D" w:rsidR="00D6669A" w:rsidRPr="0002636F" w:rsidRDefault="00D6669A" w:rsidP="00D6669A">
          <w:pPr>
            <w:rPr>
              <w:rFonts w:ascii="Arial" w:hAnsi="Arial" w:cs="Arial"/>
              <w:b/>
              <w:sz w:val="16"/>
              <w:szCs w:val="16"/>
            </w:rPr>
          </w:pPr>
          <w:r>
            <w:rPr>
              <w:rFonts w:ascii="Arial" w:hAnsi="Arial" w:cs="Arial"/>
              <w:b/>
              <w:sz w:val="16"/>
              <w:szCs w:val="16"/>
            </w:rPr>
            <w:t>II/387 Štěpánov nad Svratkou – most ev. č. 387-006</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B4502"/>
    <w:rsid w:val="002D6A04"/>
    <w:rsid w:val="002F0643"/>
    <w:rsid w:val="00301604"/>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A7306"/>
    <w:rsid w:val="009E455D"/>
    <w:rsid w:val="00A23E09"/>
    <w:rsid w:val="00A30690"/>
    <w:rsid w:val="00A32CB6"/>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6669A"/>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AC2B9-7A2B-44F2-AB77-0A15B1194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14</Pages>
  <Words>5286</Words>
  <Characters>31190</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38</cp:revision>
  <cp:lastPrinted>2025-11-14T08:55:00Z</cp:lastPrinted>
  <dcterms:created xsi:type="dcterms:W3CDTF">2025-10-02T06:27:00Z</dcterms:created>
  <dcterms:modified xsi:type="dcterms:W3CDTF">2025-11-14T08:55:00Z</dcterms:modified>
</cp:coreProperties>
</file>